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B8644" w14:textId="3AFAC1A9" w:rsidR="00F63BAC" w:rsidRPr="00D32FFC" w:rsidRDefault="00D32FFC" w:rsidP="00D32FFC">
      <w:pPr>
        <w:spacing w:line="240" w:lineRule="auto"/>
        <w:rPr>
          <w:rFonts w:ascii="Calibri" w:hAnsi="Calibri" w:cs="Calibri"/>
          <w:sz w:val="48"/>
          <w:szCs w:val="48"/>
        </w:rPr>
      </w:pPr>
      <w:r w:rsidRPr="00D32FFC">
        <w:rPr>
          <w:rFonts w:ascii="Calibri" w:hAnsi="Calibri" w:cs="Calibri"/>
          <w:sz w:val="48"/>
          <w:szCs w:val="48"/>
        </w:rPr>
        <w:t>Questions To Ask Your Doctor About Memory Loss</w:t>
      </w:r>
    </w:p>
    <w:p w14:paraId="0DD7E56D" w14:textId="76AC19B0" w:rsidR="00984E95" w:rsidRDefault="00984E95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br w:type="page"/>
      </w:r>
    </w:p>
    <w:p w14:paraId="720B87E5" w14:textId="7BF1FF31" w:rsidR="00F63BAC" w:rsidRDefault="00D32FFC" w:rsidP="00D32FFC">
      <w:pPr>
        <w:rPr>
          <w:rFonts w:ascii="Calibri" w:hAnsi="Calibri" w:cs="Calibri"/>
          <w:sz w:val="28"/>
          <w:szCs w:val="28"/>
        </w:rPr>
      </w:pPr>
      <w:r w:rsidRPr="00984E95">
        <w:rPr>
          <w:rFonts w:ascii="Calibri" w:hAnsi="Calibri" w:cs="Calibri"/>
          <w:sz w:val="28"/>
          <w:szCs w:val="28"/>
        </w:rPr>
        <w:lastRenderedPageBreak/>
        <w:t>In our communities, memory and wisdom are sacred</w:t>
      </w:r>
      <w:r w:rsidR="005E79C7" w:rsidRPr="00984E95">
        <w:rPr>
          <w:rFonts w:ascii="Calibri" w:hAnsi="Calibri" w:cs="Calibri"/>
          <w:sz w:val="28"/>
          <w:szCs w:val="28"/>
        </w:rPr>
        <w:t>.</w:t>
      </w:r>
      <w:r w:rsidRPr="00984E95">
        <w:rPr>
          <w:rFonts w:ascii="Calibri" w:hAnsi="Calibri" w:cs="Calibri"/>
          <w:sz w:val="28"/>
          <w:szCs w:val="28"/>
        </w:rPr>
        <w:t xml:space="preserve"> When our Elders begin to experience changes in how they remember, think, or act, it’s important to understand what’s happening–so we can care for them with knowledge, love, and respect.</w:t>
      </w:r>
    </w:p>
    <w:p w14:paraId="77CA8BB9" w14:textId="77777777" w:rsidR="00366212" w:rsidRPr="00984E95" w:rsidRDefault="00366212" w:rsidP="00D32FFC">
      <w:pPr>
        <w:rPr>
          <w:rStyle w:val="cf01"/>
          <w:rFonts w:ascii="Calibri" w:hAnsi="Calibri" w:cs="Calibri"/>
          <w:sz w:val="28"/>
          <w:szCs w:val="28"/>
        </w:rPr>
      </w:pPr>
    </w:p>
    <w:p w14:paraId="115E1777" w14:textId="5B97FC3B" w:rsidR="00984E95" w:rsidRDefault="00D84ABC" w:rsidP="00984E95">
      <w:pPr>
        <w:spacing w:before="160"/>
        <w:rPr>
          <w:rStyle w:val="cf01"/>
          <w:rFonts w:ascii="Calibri" w:hAnsi="Calibri" w:cs="Calibri"/>
          <w:sz w:val="28"/>
          <w:szCs w:val="28"/>
        </w:rPr>
      </w:pPr>
      <w:r>
        <w:rPr>
          <w:rStyle w:val="cf01"/>
          <w:rFonts w:ascii="Calibri" w:hAnsi="Calibri" w:cs="Calibri"/>
          <w:sz w:val="28"/>
          <w:szCs w:val="28"/>
        </w:rPr>
        <w:t>Memory loss can progress to dementia</w:t>
      </w:r>
      <w:r w:rsidR="00D32FFC" w:rsidRPr="00984E95">
        <w:rPr>
          <w:rStyle w:val="cf01"/>
          <w:rFonts w:ascii="Calibri" w:hAnsi="Calibri" w:cs="Calibri"/>
          <w:sz w:val="28"/>
          <w:szCs w:val="28"/>
        </w:rPr>
        <w:t xml:space="preserve">. </w:t>
      </w:r>
      <w:r>
        <w:rPr>
          <w:rStyle w:val="cf01"/>
          <w:rFonts w:ascii="Calibri" w:hAnsi="Calibri" w:cs="Calibri"/>
          <w:sz w:val="28"/>
          <w:szCs w:val="28"/>
        </w:rPr>
        <w:t>Dementia is a</w:t>
      </w:r>
      <w:r w:rsidR="00D32FFC" w:rsidRPr="00984E95">
        <w:rPr>
          <w:rStyle w:val="cf01"/>
          <w:rFonts w:ascii="Calibri" w:hAnsi="Calibri" w:cs="Calibri"/>
          <w:sz w:val="28"/>
          <w:szCs w:val="28"/>
        </w:rPr>
        <w:t xml:space="preserve"> group of conditions that affect memory, thinking, and the ability to carry out everyday tasks. Alzheimer’s disease is the most common type of dementia, but there are other types, too.</w:t>
      </w:r>
    </w:p>
    <w:p w14:paraId="3048A682" w14:textId="77777777" w:rsidR="00366212" w:rsidRDefault="00366212" w:rsidP="00984E95">
      <w:pPr>
        <w:spacing w:before="160"/>
        <w:rPr>
          <w:rStyle w:val="cf01"/>
          <w:rFonts w:ascii="Calibri" w:hAnsi="Calibri" w:cs="Calibri"/>
          <w:sz w:val="28"/>
          <w:szCs w:val="28"/>
        </w:rPr>
      </w:pPr>
    </w:p>
    <w:p w14:paraId="09B8C599" w14:textId="23C51A29" w:rsidR="00D84ABC" w:rsidRPr="00984E95" w:rsidRDefault="00D84ABC" w:rsidP="00984E95">
      <w:pPr>
        <w:spacing w:before="160"/>
        <w:rPr>
          <w:rStyle w:val="cf01"/>
          <w:rFonts w:ascii="Calibri" w:hAnsi="Calibri" w:cs="Calibri"/>
          <w:sz w:val="28"/>
          <w:szCs w:val="28"/>
        </w:rPr>
      </w:pPr>
      <w:r>
        <w:rPr>
          <w:rStyle w:val="cf01"/>
          <w:rFonts w:ascii="Calibri" w:hAnsi="Calibri" w:cs="Calibri"/>
          <w:sz w:val="28"/>
          <w:szCs w:val="28"/>
        </w:rPr>
        <w:t>If you are concerned about</w:t>
      </w:r>
      <w:r w:rsidR="00B827A7">
        <w:rPr>
          <w:rStyle w:val="cf01"/>
          <w:rFonts w:ascii="Calibri" w:hAnsi="Calibri" w:cs="Calibri"/>
          <w:sz w:val="28"/>
          <w:szCs w:val="28"/>
        </w:rPr>
        <w:t xml:space="preserve"> or experiencing</w:t>
      </w:r>
      <w:r>
        <w:rPr>
          <w:rStyle w:val="cf01"/>
          <w:rFonts w:ascii="Calibri" w:hAnsi="Calibri" w:cs="Calibri"/>
          <w:sz w:val="28"/>
          <w:szCs w:val="28"/>
        </w:rPr>
        <w:t xml:space="preserve"> memory loss, it’s important to talk to your doctor. The following pages can help you start the conversation.</w:t>
      </w:r>
    </w:p>
    <w:p w14:paraId="751ED20B" w14:textId="77777777" w:rsidR="00984E95" w:rsidRDefault="00984E95">
      <w:pPr>
        <w:rPr>
          <w:rStyle w:val="cf01"/>
          <w:rFonts w:ascii="Calibri" w:hAnsi="Calibri" w:cs="Calibri"/>
          <w:sz w:val="20"/>
          <w:szCs w:val="20"/>
        </w:rPr>
      </w:pPr>
      <w:r>
        <w:rPr>
          <w:rStyle w:val="cf01"/>
          <w:rFonts w:ascii="Calibri" w:hAnsi="Calibri" w:cs="Calibri"/>
          <w:sz w:val="20"/>
          <w:szCs w:val="20"/>
        </w:rPr>
        <w:br w:type="page"/>
      </w:r>
    </w:p>
    <w:p w14:paraId="397E25C5" w14:textId="2DFE570B" w:rsidR="00D32FFC" w:rsidRPr="00984E95" w:rsidRDefault="00D32FFC" w:rsidP="00D32FFC">
      <w:pPr>
        <w:spacing w:after="0"/>
        <w:rPr>
          <w:rFonts w:ascii="Calibri" w:hAnsi="Calibri" w:cs="Calibri"/>
          <w:sz w:val="28"/>
          <w:szCs w:val="28"/>
        </w:rPr>
      </w:pPr>
      <w:r w:rsidRPr="00984E95">
        <w:rPr>
          <w:rFonts w:ascii="Calibri" w:hAnsi="Calibri" w:cs="Calibri"/>
          <w:b/>
          <w:bCs/>
          <w:sz w:val="28"/>
          <w:szCs w:val="28"/>
        </w:rPr>
        <w:lastRenderedPageBreak/>
        <w:t xml:space="preserve">Questions to Ask Your Doctor: </w:t>
      </w:r>
    </w:p>
    <w:p w14:paraId="377BCB9C" w14:textId="77777777" w:rsidR="00D32FFC" w:rsidRDefault="00D32FFC" w:rsidP="00366212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When should I be concerned?</w:t>
      </w:r>
    </w:p>
    <w:p w14:paraId="7DDA309E" w14:textId="77777777" w:rsidR="00366212" w:rsidRPr="00366212" w:rsidRDefault="00366212" w:rsidP="00366212">
      <w:pPr>
        <w:pStyle w:val="ListParagraph"/>
        <w:spacing w:after="0"/>
        <w:ind w:left="360"/>
        <w:rPr>
          <w:rFonts w:ascii="Calibri" w:hAnsi="Calibri" w:cs="Calibri"/>
          <w:sz w:val="28"/>
          <w:szCs w:val="28"/>
        </w:rPr>
      </w:pPr>
    </w:p>
    <w:p w14:paraId="233EFFBB" w14:textId="1D06E9F6" w:rsidR="00D32FFC" w:rsidRDefault="00D32FFC" w:rsidP="00366212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What kind of testing</w:t>
      </w:r>
      <w:r w:rsidR="00E95EFC" w:rsidRPr="00366212">
        <w:rPr>
          <w:rFonts w:ascii="Calibri" w:hAnsi="Calibri" w:cs="Calibri"/>
          <w:sz w:val="28"/>
          <w:szCs w:val="28"/>
        </w:rPr>
        <w:t xml:space="preserve"> can be done</w:t>
      </w:r>
      <w:r w:rsidR="00D84ABC" w:rsidRPr="00366212">
        <w:rPr>
          <w:rFonts w:ascii="Calibri" w:hAnsi="Calibri" w:cs="Calibri"/>
          <w:sz w:val="28"/>
          <w:szCs w:val="28"/>
        </w:rPr>
        <w:t xml:space="preserve"> for</w:t>
      </w:r>
      <w:r w:rsidR="00B2746A" w:rsidRPr="00366212">
        <w:rPr>
          <w:rFonts w:ascii="Calibri" w:hAnsi="Calibri" w:cs="Calibri"/>
          <w:sz w:val="28"/>
          <w:szCs w:val="28"/>
        </w:rPr>
        <w:t xml:space="preserve"> memory loss</w:t>
      </w:r>
      <w:r w:rsidR="00E95EFC" w:rsidRPr="00366212">
        <w:rPr>
          <w:rFonts w:ascii="Calibri" w:hAnsi="Calibri" w:cs="Calibri"/>
          <w:sz w:val="28"/>
          <w:szCs w:val="28"/>
        </w:rPr>
        <w:t>?</w:t>
      </w:r>
    </w:p>
    <w:p w14:paraId="2206F4C9" w14:textId="77777777" w:rsidR="00366212" w:rsidRPr="00366212" w:rsidRDefault="00366212" w:rsidP="00366212">
      <w:pPr>
        <w:pStyle w:val="ListParagraph"/>
        <w:spacing w:after="0"/>
        <w:ind w:left="360"/>
        <w:rPr>
          <w:rFonts w:ascii="Calibri" w:hAnsi="Calibri" w:cs="Calibri"/>
          <w:sz w:val="28"/>
          <w:szCs w:val="28"/>
        </w:rPr>
      </w:pPr>
    </w:p>
    <w:p w14:paraId="42E57D87" w14:textId="57C82A74" w:rsidR="00D32FFC" w:rsidRPr="00366212" w:rsidRDefault="00D32FFC" w:rsidP="00366212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8"/>
          <w:szCs w:val="28"/>
        </w:rPr>
      </w:pPr>
      <w:commentRangeStart w:id="0"/>
      <w:r w:rsidRPr="00366212">
        <w:rPr>
          <w:rFonts w:ascii="Calibri" w:hAnsi="Calibri" w:cs="Calibri"/>
          <w:sz w:val="28"/>
          <w:szCs w:val="28"/>
        </w:rPr>
        <w:t xml:space="preserve">What </w:t>
      </w:r>
      <w:commentRangeEnd w:id="0"/>
      <w:r w:rsidR="00F42E24">
        <w:rPr>
          <w:rStyle w:val="CommentReference"/>
        </w:rPr>
        <w:commentReference w:id="0"/>
      </w:r>
      <w:r w:rsidRPr="00366212">
        <w:rPr>
          <w:rFonts w:ascii="Calibri" w:hAnsi="Calibri" w:cs="Calibri"/>
          <w:sz w:val="28"/>
          <w:szCs w:val="28"/>
        </w:rPr>
        <w:t>other</w:t>
      </w:r>
      <w:r w:rsidR="00366212">
        <w:rPr>
          <w:rFonts w:ascii="Calibri" w:hAnsi="Calibri" w:cs="Calibri"/>
          <w:sz w:val="28"/>
          <w:szCs w:val="28"/>
        </w:rPr>
        <w:t xml:space="preserve"> things could be causing memory loss?</w:t>
      </w:r>
    </w:p>
    <w:p w14:paraId="67F0B649" w14:textId="3C13D495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Anxiety or depression</w:t>
      </w:r>
    </w:p>
    <w:p w14:paraId="2783CDE2" w14:textId="271221F2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Sleep disorders</w:t>
      </w:r>
    </w:p>
    <w:p w14:paraId="6FB54BA9" w14:textId="53CEFB3D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Thyroid problems</w:t>
      </w:r>
    </w:p>
    <w:p w14:paraId="1B72BDED" w14:textId="2FAB84F9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Vitamin deficiencies</w:t>
      </w:r>
    </w:p>
    <w:p w14:paraId="7E041AB0" w14:textId="71B5D406" w:rsidR="00D32FFC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Head injuries</w:t>
      </w:r>
    </w:p>
    <w:p w14:paraId="44849A4C" w14:textId="6F25CD0F" w:rsidR="00D84ABC" w:rsidRPr="00984E95" w:rsidRDefault="00D84AB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Dehydration</w:t>
      </w:r>
    </w:p>
    <w:p w14:paraId="2D99C58C" w14:textId="6BB84ED1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Infections</w:t>
      </w:r>
      <w:r w:rsidR="00D84ABC">
        <w:rPr>
          <w:rFonts w:ascii="Calibri" w:hAnsi="Calibri" w:cs="Calibri"/>
          <w:sz w:val="24"/>
          <w:szCs w:val="24"/>
        </w:rPr>
        <w:t xml:space="preserve"> (Urinary tract, Respiratory, etc.)</w:t>
      </w:r>
    </w:p>
    <w:p w14:paraId="7D857611" w14:textId="45815A6C" w:rsidR="00D32FFC" w:rsidRDefault="00D32FFC" w:rsidP="00D32FFC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24"/>
          <w:szCs w:val="24"/>
        </w:rPr>
      </w:pPr>
      <w:r w:rsidRPr="00984E95">
        <w:rPr>
          <w:rFonts w:ascii="Calibri" w:hAnsi="Calibri" w:cs="Calibri"/>
          <w:sz w:val="24"/>
          <w:szCs w:val="24"/>
        </w:rPr>
        <w:t>Medications</w:t>
      </w:r>
    </w:p>
    <w:p w14:paraId="12294841" w14:textId="77777777" w:rsidR="00366212" w:rsidRPr="00984E95" w:rsidRDefault="00366212" w:rsidP="00366212">
      <w:pPr>
        <w:pStyle w:val="ListParagraph"/>
        <w:spacing w:after="0"/>
        <w:rPr>
          <w:rFonts w:ascii="Calibri" w:hAnsi="Calibri" w:cs="Calibri"/>
          <w:sz w:val="24"/>
          <w:szCs w:val="24"/>
        </w:rPr>
      </w:pPr>
    </w:p>
    <w:p w14:paraId="160D73FE" w14:textId="798C753F" w:rsidR="00D32FFC" w:rsidRPr="00984E95" w:rsidRDefault="00D32FFC" w:rsidP="00D32FFC">
      <w:pPr>
        <w:spacing w:after="0"/>
        <w:rPr>
          <w:rFonts w:ascii="Calibri" w:hAnsi="Calibri" w:cs="Calibri"/>
          <w:sz w:val="28"/>
          <w:szCs w:val="28"/>
        </w:rPr>
      </w:pPr>
      <w:r w:rsidRPr="00984E95">
        <w:rPr>
          <w:rFonts w:ascii="Calibri" w:hAnsi="Calibri" w:cs="Calibri"/>
          <w:sz w:val="28"/>
          <w:szCs w:val="28"/>
        </w:rPr>
        <w:t>What happens after diagnosis?</w:t>
      </w:r>
    </w:p>
    <w:p w14:paraId="3383AFA8" w14:textId="54F3A282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hAnsi="Calibri" w:cs="Calibri"/>
          <w:sz w:val="24"/>
          <w:szCs w:val="24"/>
        </w:rPr>
      </w:pPr>
      <w:r w:rsidRPr="00984E95">
        <w:rPr>
          <w:rStyle w:val="normaltextrun"/>
          <w:rFonts w:ascii="Calibri" w:hAnsi="Calibri" w:cs="Calibri"/>
          <w:sz w:val="24"/>
          <w:szCs w:val="24"/>
        </w:rPr>
        <w:t>Are there lifestyle changes that could help?</w:t>
      </w:r>
    </w:p>
    <w:p w14:paraId="343BFABC" w14:textId="63B2FD04" w:rsidR="00D32FFC" w:rsidRPr="00984E95" w:rsidRDefault="00D32FFC" w:rsidP="00D32FFC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hAnsi="Calibri" w:cs="Calibri"/>
          <w:sz w:val="24"/>
          <w:szCs w:val="24"/>
        </w:rPr>
      </w:pPr>
      <w:r w:rsidRPr="00984E95">
        <w:rPr>
          <w:rStyle w:val="normaltextrun"/>
          <w:rFonts w:ascii="Calibri" w:hAnsi="Calibri" w:cs="Calibri"/>
          <w:sz w:val="24"/>
          <w:szCs w:val="24"/>
        </w:rPr>
        <w:t>What safety measures should be taken? What are the signs of certain activities becoming unsafe?</w:t>
      </w:r>
    </w:p>
    <w:p w14:paraId="222CC392" w14:textId="5038A3F8" w:rsidR="00D32FFC" w:rsidRDefault="00D32FFC" w:rsidP="00D32FFC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hAnsi="Calibri" w:cs="Calibri"/>
          <w:sz w:val="24"/>
          <w:szCs w:val="24"/>
        </w:rPr>
      </w:pPr>
      <w:r w:rsidRPr="00984E95">
        <w:rPr>
          <w:rStyle w:val="normaltextrun"/>
          <w:rFonts w:ascii="Calibri" w:hAnsi="Calibri" w:cs="Calibri"/>
          <w:sz w:val="24"/>
          <w:szCs w:val="24"/>
        </w:rPr>
        <w:t>What community resources are available?</w:t>
      </w:r>
    </w:p>
    <w:p w14:paraId="510E611A" w14:textId="79BA41D2" w:rsidR="00D84ABC" w:rsidRPr="00984E95" w:rsidRDefault="00D84ABC" w:rsidP="00D32FFC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hAnsi="Calibri" w:cs="Calibri"/>
          <w:sz w:val="24"/>
          <w:szCs w:val="24"/>
        </w:rPr>
      </w:pPr>
      <w:r>
        <w:rPr>
          <w:rStyle w:val="normaltextrun"/>
          <w:rFonts w:ascii="Calibri" w:hAnsi="Calibri" w:cs="Calibri"/>
          <w:sz w:val="24"/>
          <w:szCs w:val="24"/>
        </w:rPr>
        <w:t>How can we prepare for progression?</w:t>
      </w:r>
    </w:p>
    <w:p w14:paraId="26DD4625" w14:textId="2F7634F0" w:rsidR="00984E95" w:rsidRPr="00984E95" w:rsidRDefault="00D32FFC" w:rsidP="00366212">
      <w:pPr>
        <w:spacing w:after="0"/>
        <w:rPr>
          <w:rFonts w:ascii="Calibri" w:hAnsi="Calibri" w:cs="Calibri"/>
          <w:sz w:val="20"/>
          <w:szCs w:val="20"/>
        </w:rPr>
      </w:pPr>
      <w:r w:rsidRPr="00890CD1">
        <w:rPr>
          <w:rFonts w:ascii="Calibri" w:hAnsi="Calibri" w:cs="Calibri"/>
          <w:sz w:val="20"/>
          <w:szCs w:val="20"/>
        </w:rPr>
        <w:t xml:space="preserve"> </w:t>
      </w:r>
      <w:r w:rsidR="00984E95">
        <w:rPr>
          <w:rFonts w:ascii="Calibri" w:hAnsi="Calibri" w:cs="Calibri"/>
          <w:sz w:val="20"/>
          <w:szCs w:val="20"/>
        </w:rPr>
        <w:br w:type="page"/>
      </w:r>
    </w:p>
    <w:p w14:paraId="1119B864" w14:textId="6FCA5804" w:rsidR="00D32FFC" w:rsidRPr="00984E95" w:rsidRDefault="00D32FFC" w:rsidP="00D32FFC">
      <w:pPr>
        <w:spacing w:after="0"/>
        <w:rPr>
          <w:rFonts w:ascii="Calibri" w:hAnsi="Calibri" w:cs="Calibri"/>
          <w:sz w:val="28"/>
          <w:szCs w:val="28"/>
        </w:rPr>
      </w:pPr>
      <w:r w:rsidRPr="00984E95">
        <w:rPr>
          <w:rFonts w:ascii="Calibri" w:hAnsi="Calibri" w:cs="Calibri"/>
          <w:b/>
          <w:bCs/>
          <w:sz w:val="28"/>
          <w:szCs w:val="28"/>
        </w:rPr>
        <w:lastRenderedPageBreak/>
        <w:t xml:space="preserve">Questions Your Doctor </w:t>
      </w:r>
      <w:commentRangeStart w:id="1"/>
      <w:r w:rsidR="00D84ABC">
        <w:rPr>
          <w:rFonts w:ascii="Calibri" w:hAnsi="Calibri" w:cs="Calibri"/>
          <w:b/>
          <w:bCs/>
          <w:sz w:val="28"/>
          <w:szCs w:val="28"/>
        </w:rPr>
        <w:t>May</w:t>
      </w:r>
      <w:r w:rsidR="00D84ABC" w:rsidRPr="00984E95">
        <w:rPr>
          <w:rFonts w:ascii="Calibri" w:hAnsi="Calibri" w:cs="Calibri"/>
          <w:b/>
          <w:bCs/>
          <w:sz w:val="28"/>
          <w:szCs w:val="28"/>
        </w:rPr>
        <w:t xml:space="preserve"> </w:t>
      </w:r>
      <w:commentRangeEnd w:id="1"/>
      <w:r w:rsidR="00D84ABC">
        <w:rPr>
          <w:rStyle w:val="CommentReference"/>
        </w:rPr>
        <w:commentReference w:id="1"/>
      </w:r>
      <w:r w:rsidRPr="00984E95">
        <w:rPr>
          <w:rFonts w:ascii="Calibri" w:hAnsi="Calibri" w:cs="Calibri"/>
          <w:b/>
          <w:bCs/>
          <w:sz w:val="28"/>
          <w:szCs w:val="28"/>
        </w:rPr>
        <w:t xml:space="preserve">Ask You: </w:t>
      </w:r>
    </w:p>
    <w:p w14:paraId="22C38CC0" w14:textId="7DE5654C" w:rsidR="00D32FFC" w:rsidRPr="00366212" w:rsidRDefault="00D32FF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When did your symptoms</w:t>
      </w:r>
      <w:r w:rsidR="00D84ABC" w:rsidRPr="00366212">
        <w:rPr>
          <w:rFonts w:ascii="Calibri" w:hAnsi="Calibri" w:cs="Calibri"/>
          <w:sz w:val="28"/>
          <w:szCs w:val="28"/>
        </w:rPr>
        <w:t xml:space="preserve"> of forgetfulness</w:t>
      </w:r>
      <w:r w:rsidRPr="00366212">
        <w:rPr>
          <w:rFonts w:ascii="Calibri" w:hAnsi="Calibri" w:cs="Calibri"/>
          <w:sz w:val="28"/>
          <w:szCs w:val="28"/>
        </w:rPr>
        <w:t xml:space="preserve"> begin?</w:t>
      </w:r>
    </w:p>
    <w:p w14:paraId="4D70353F" w14:textId="77777777" w:rsidR="00366212" w:rsidRDefault="00D32FF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 xml:space="preserve">What tasks do you find difficult? </w:t>
      </w:r>
    </w:p>
    <w:p w14:paraId="42FB72F9" w14:textId="225FBA06" w:rsidR="00D32FFC" w:rsidRPr="00366212" w:rsidRDefault="00D32FF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 xml:space="preserve">What specific behaviors </w:t>
      </w:r>
      <w:r w:rsidR="00D84ABC" w:rsidRPr="00366212">
        <w:rPr>
          <w:rFonts w:ascii="Calibri" w:hAnsi="Calibri" w:cs="Calibri"/>
          <w:sz w:val="28"/>
          <w:szCs w:val="28"/>
        </w:rPr>
        <w:t xml:space="preserve">related to memory loss </w:t>
      </w:r>
      <w:r w:rsidRPr="00366212">
        <w:rPr>
          <w:rFonts w:ascii="Calibri" w:hAnsi="Calibri" w:cs="Calibri"/>
          <w:sz w:val="28"/>
          <w:szCs w:val="28"/>
        </w:rPr>
        <w:t>are concerning</w:t>
      </w:r>
      <w:r w:rsidR="00D84ABC" w:rsidRPr="00366212">
        <w:rPr>
          <w:rFonts w:ascii="Calibri" w:hAnsi="Calibri" w:cs="Calibri"/>
          <w:sz w:val="28"/>
          <w:szCs w:val="28"/>
        </w:rPr>
        <w:t xml:space="preserve"> you</w:t>
      </w:r>
      <w:r w:rsidRPr="00366212">
        <w:rPr>
          <w:rFonts w:ascii="Calibri" w:hAnsi="Calibri" w:cs="Calibri"/>
          <w:sz w:val="28"/>
          <w:szCs w:val="28"/>
        </w:rPr>
        <w:t>?</w:t>
      </w:r>
    </w:p>
    <w:p w14:paraId="6F7F661A" w14:textId="77777777" w:rsidR="00D84ABC" w:rsidRPr="00366212" w:rsidRDefault="00D32FF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 xml:space="preserve">Have you recently been sick? </w:t>
      </w:r>
    </w:p>
    <w:p w14:paraId="7731F351" w14:textId="6F07AAFF" w:rsidR="00D84ABC" w:rsidRPr="00366212" w:rsidRDefault="00D84AB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Have you recently been i</w:t>
      </w:r>
      <w:r w:rsidR="00D32FFC" w:rsidRPr="00366212">
        <w:rPr>
          <w:rFonts w:ascii="Calibri" w:hAnsi="Calibri" w:cs="Calibri"/>
          <w:sz w:val="28"/>
          <w:szCs w:val="28"/>
        </w:rPr>
        <w:t xml:space="preserve">n an accident? </w:t>
      </w:r>
    </w:p>
    <w:p w14:paraId="43769066" w14:textId="5C7799D1" w:rsidR="00D32FFC" w:rsidRPr="00366212" w:rsidRDefault="00D84AB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Have you recently f</w:t>
      </w:r>
      <w:r w:rsidR="00D32FFC" w:rsidRPr="00366212">
        <w:rPr>
          <w:rFonts w:ascii="Calibri" w:hAnsi="Calibri" w:cs="Calibri"/>
          <w:sz w:val="28"/>
          <w:szCs w:val="28"/>
        </w:rPr>
        <w:t>allen</w:t>
      </w:r>
      <w:r w:rsidR="00366212" w:rsidRPr="00366212">
        <w:rPr>
          <w:rFonts w:ascii="Calibri" w:hAnsi="Calibri" w:cs="Calibri"/>
          <w:sz w:val="28"/>
          <w:szCs w:val="28"/>
        </w:rPr>
        <w:t xml:space="preserve"> or hit</w:t>
      </w:r>
      <w:r w:rsidR="00D32FFC" w:rsidRPr="00366212">
        <w:rPr>
          <w:rFonts w:ascii="Calibri" w:hAnsi="Calibri" w:cs="Calibri"/>
          <w:sz w:val="28"/>
          <w:szCs w:val="28"/>
        </w:rPr>
        <w:t xml:space="preserve"> your head?</w:t>
      </w:r>
    </w:p>
    <w:p w14:paraId="3FDA875B" w14:textId="70BE4E54" w:rsidR="00D84ABC" w:rsidRPr="00366212" w:rsidRDefault="00D32FF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 xml:space="preserve">Have you recently had </w:t>
      </w:r>
      <w:r w:rsidR="00D84ABC" w:rsidRPr="00366212">
        <w:rPr>
          <w:rFonts w:ascii="Calibri" w:hAnsi="Calibri" w:cs="Calibri"/>
          <w:sz w:val="28"/>
          <w:szCs w:val="28"/>
        </w:rPr>
        <w:t>a loss of someone who is close to you</w:t>
      </w:r>
      <w:r w:rsidRPr="00366212">
        <w:rPr>
          <w:rFonts w:ascii="Calibri" w:hAnsi="Calibri" w:cs="Calibri"/>
          <w:sz w:val="28"/>
          <w:szCs w:val="28"/>
        </w:rPr>
        <w:t xml:space="preserve">? </w:t>
      </w:r>
    </w:p>
    <w:p w14:paraId="0F5F844E" w14:textId="70CE67E0" w:rsidR="00D84ABC" w:rsidRPr="00366212" w:rsidRDefault="00D84AB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Have there been any recent m</w:t>
      </w:r>
      <w:r w:rsidR="00D32FFC" w:rsidRPr="00366212">
        <w:rPr>
          <w:rFonts w:ascii="Calibri" w:hAnsi="Calibri" w:cs="Calibri"/>
          <w:sz w:val="28"/>
          <w:szCs w:val="28"/>
        </w:rPr>
        <w:t>ajor change</w:t>
      </w:r>
      <w:r w:rsidRPr="00366212">
        <w:rPr>
          <w:rFonts w:ascii="Calibri" w:hAnsi="Calibri" w:cs="Calibri"/>
          <w:sz w:val="28"/>
          <w:szCs w:val="28"/>
        </w:rPr>
        <w:t>s in your life</w:t>
      </w:r>
      <w:r w:rsidR="00D32FFC" w:rsidRPr="00366212">
        <w:rPr>
          <w:rFonts w:ascii="Calibri" w:hAnsi="Calibri" w:cs="Calibri"/>
          <w:sz w:val="28"/>
          <w:szCs w:val="28"/>
        </w:rPr>
        <w:t xml:space="preserve">? </w:t>
      </w:r>
    </w:p>
    <w:p w14:paraId="368E8002" w14:textId="27557606" w:rsidR="00D32FFC" w:rsidRPr="00366212" w:rsidRDefault="00D84ABC" w:rsidP="00366212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28"/>
          <w:szCs w:val="28"/>
        </w:rPr>
      </w:pPr>
      <w:r w:rsidRPr="00366212">
        <w:rPr>
          <w:rFonts w:ascii="Calibri" w:hAnsi="Calibri" w:cs="Calibri"/>
          <w:sz w:val="28"/>
          <w:szCs w:val="28"/>
        </w:rPr>
        <w:t>Have you been dealing with a s</w:t>
      </w:r>
      <w:r w:rsidR="00D32FFC" w:rsidRPr="00366212">
        <w:rPr>
          <w:rFonts w:ascii="Calibri" w:hAnsi="Calibri" w:cs="Calibri"/>
          <w:sz w:val="28"/>
          <w:szCs w:val="28"/>
        </w:rPr>
        <w:t>tressful event in your life?</w:t>
      </w:r>
    </w:p>
    <w:p w14:paraId="356A1F36" w14:textId="602010A6" w:rsidR="00984E95" w:rsidRDefault="00984E95">
      <w:pPr>
        <w:rPr>
          <w:rFonts w:ascii="Calibri" w:eastAsiaTheme="minorEastAsia" w:hAnsi="Calibri" w:cs="Calibri"/>
          <w:b/>
          <w:bCs/>
          <w:sz w:val="20"/>
          <w:szCs w:val="20"/>
        </w:rPr>
      </w:pPr>
      <w:r>
        <w:rPr>
          <w:rFonts w:ascii="Calibri" w:eastAsiaTheme="minorEastAsia" w:hAnsi="Calibri" w:cs="Calibri"/>
          <w:b/>
          <w:bCs/>
          <w:sz w:val="20"/>
          <w:szCs w:val="20"/>
        </w:rPr>
        <w:br w:type="page"/>
      </w:r>
    </w:p>
    <w:p w14:paraId="19350935" w14:textId="080CB484" w:rsidR="005E79C7" w:rsidRPr="00984E95" w:rsidRDefault="00D32FFC" w:rsidP="00D32FFC">
      <w:pPr>
        <w:pStyle w:val="paragraph"/>
        <w:spacing w:before="0" w:beforeAutospacing="0" w:after="120" w:afterAutospacing="0"/>
        <w:textAlignment w:val="baseline"/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</w:pPr>
      <w:r w:rsidRPr="00984E95">
        <w:rPr>
          <w:rFonts w:ascii="Calibri" w:eastAsiaTheme="minorEastAsia" w:hAnsi="Calibri" w:cs="Calibri"/>
          <w:b/>
          <w:bCs/>
          <w:kern w:val="2"/>
          <w:sz w:val="28"/>
          <w:szCs w:val="28"/>
          <w14:ligatures w14:val="standardContextual"/>
        </w:rPr>
        <w:lastRenderedPageBreak/>
        <w:t>Symptom Tracking</w:t>
      </w:r>
      <w:r w:rsidR="005E79C7" w:rsidRPr="00984E95">
        <w:rPr>
          <w:rFonts w:ascii="Calibri" w:eastAsiaTheme="minorEastAsia" w:hAnsi="Calibri" w:cs="Calibri"/>
          <w:b/>
          <w:bCs/>
          <w:kern w:val="2"/>
          <w:sz w:val="28"/>
          <w:szCs w:val="28"/>
          <w14:ligatures w14:val="standardContextual"/>
        </w:rPr>
        <w:t xml:space="preserve">: </w:t>
      </w:r>
      <w:r w:rsidRPr="00984E95"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  <w:t>By tracking symptoms</w:t>
      </w:r>
      <w:r w:rsidR="00D84ABC"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  <w:t xml:space="preserve"> </w:t>
      </w:r>
      <w:r w:rsidRPr="00984E95"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  <w:t>like forgetfulness, confusion, or difficulty with everyday tasks</w:t>
      </w:r>
      <w:r w:rsidR="00D84ABC"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  <w:t xml:space="preserve">, </w:t>
      </w:r>
      <w:r w:rsidRPr="00984E95"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  <w:t>individuals and their caregivers can provide accurate information to healthcare providers, leading to better planning and support.</w:t>
      </w:r>
    </w:p>
    <w:p w14:paraId="6F9D9D53" w14:textId="0BB5037F" w:rsidR="00D32FFC" w:rsidRPr="00984E95" w:rsidRDefault="00D32FFC" w:rsidP="00D32FFC">
      <w:pPr>
        <w:pStyle w:val="paragraph"/>
        <w:spacing w:before="0" w:beforeAutospacing="0" w:after="120" w:afterAutospacing="0"/>
        <w:textAlignment w:val="baseline"/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</w:pPr>
      <w:r w:rsidRPr="00984E95">
        <w:rPr>
          <w:rFonts w:ascii="Calibri" w:eastAsiaTheme="minorEastAsia" w:hAnsi="Calibri" w:cs="Calibri"/>
          <w:kern w:val="2"/>
          <w:sz w:val="28"/>
          <w:szCs w:val="28"/>
          <w14:ligatures w14:val="standardContextual"/>
        </w:rPr>
        <w:t>A symptom tracker template and examples can be found at ______.</w:t>
      </w:r>
    </w:p>
    <w:p w14:paraId="681E8A4A" w14:textId="71622006" w:rsidR="00984E95" w:rsidRDefault="00B41517" w:rsidP="00984E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A36016">
        <w:rPr>
          <w:rStyle w:val="eop"/>
          <w:rFonts w:ascii="Calibri" w:hAnsi="Calibri" w:cs="Calibri"/>
          <w:sz w:val="18"/>
          <w:szCs w:val="18"/>
        </w:rPr>
        <w:t> </w:t>
      </w:r>
    </w:p>
    <w:p w14:paraId="3BC98DF5" w14:textId="77777777" w:rsidR="00D84ABC" w:rsidRDefault="00984E95" w:rsidP="00F03014">
      <w:pPr>
        <w:jc w:val="center"/>
        <w:rPr>
          <w:ins w:id="2" w:author="Hoog, Hailey" w:date="2025-08-05T09:34:00Z" w16du:dateUtc="2025-08-05T13:34:00Z"/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noProof/>
          <w:sz w:val="18"/>
          <w:szCs w:val="18"/>
        </w:rPr>
        <w:drawing>
          <wp:inline distT="0" distB="0" distL="0" distR="0" wp14:anchorId="79771CFB" wp14:editId="5313AB8E">
            <wp:extent cx="2724912" cy="1353312"/>
            <wp:effectExtent l="0" t="0" r="5715" b="5715"/>
            <wp:docPr id="1571424748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424748" name="Picture 2" descr="A screenshot of a computer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72" t="40468" r="38082" b="32479"/>
                    <a:stretch/>
                  </pic:blipFill>
                  <pic:spPr bwMode="auto">
                    <a:xfrm>
                      <a:off x="0" y="0"/>
                      <a:ext cx="2724912" cy="1353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7EE69D" w14:textId="5DC5EC98" w:rsidR="00984E95" w:rsidRPr="00984E95" w:rsidRDefault="00D84ABC" w:rsidP="00F03014">
      <w:pPr>
        <w:jc w:val="center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ins w:id="3" w:author="Hoog, Hailey" w:date="2025-08-05T09:34:00Z" w16du:dateUtc="2025-08-05T13:34:00Z">
        <w:r>
          <w:rPr>
            <w:rFonts w:ascii="Segoe UI" w:hAnsi="Segoe UI" w:cs="Segoe UI"/>
            <w:sz w:val="18"/>
            <w:szCs w:val="18"/>
          </w:rPr>
          <w:t>Note: change last column to “Symptoms and Behavior”</w:t>
        </w:r>
      </w:ins>
      <w:r w:rsidR="00984E95">
        <w:rPr>
          <w:rFonts w:ascii="Segoe UI" w:hAnsi="Segoe UI" w:cs="Segoe UI"/>
          <w:sz w:val="18"/>
          <w:szCs w:val="18"/>
        </w:rPr>
        <w:br w:type="page"/>
      </w:r>
    </w:p>
    <w:p w14:paraId="07D75FAB" w14:textId="246C41A1" w:rsidR="005E79C7" w:rsidRPr="00D32FFC" w:rsidRDefault="005E79C7" w:rsidP="005E79C7">
      <w:pPr>
        <w:pStyle w:val="paragraph"/>
        <w:spacing w:before="0" w:beforeAutospacing="0" w:after="0" w:afterAutospacing="0"/>
        <w:rPr>
          <w:rFonts w:ascii="Calibri" w:hAnsi="Calibri" w:cs="Calibri"/>
          <w:sz w:val="40"/>
          <w:szCs w:val="40"/>
        </w:rPr>
      </w:pPr>
      <w:r w:rsidRPr="00D32FFC">
        <w:rPr>
          <w:rFonts w:ascii="Calibri" w:hAnsi="Calibri" w:cs="Calibri"/>
          <w:sz w:val="40"/>
          <w:szCs w:val="40"/>
        </w:rPr>
        <w:lastRenderedPageBreak/>
        <w:t>For More Information</w:t>
      </w:r>
    </w:p>
    <w:p w14:paraId="6CD5E88D" w14:textId="6BA5E5CF" w:rsidR="00B41517" w:rsidRDefault="005E79C7" w:rsidP="00D32FFC">
      <w:pPr>
        <w:pStyle w:val="paragraph"/>
        <w:spacing w:before="0" w:beforeAutospacing="0" w:after="0" w:afterAutospacing="0"/>
        <w:rPr>
          <w:rFonts w:ascii="Calibri" w:hAnsi="Calibri" w:cs="Calibri"/>
          <w:sz w:val="40"/>
          <w:szCs w:val="40"/>
        </w:rPr>
      </w:pPr>
      <w:r w:rsidRPr="00D32FFC">
        <w:rPr>
          <w:rFonts w:ascii="Calibri" w:hAnsi="Calibri" w:cs="Calibri"/>
          <w:sz w:val="40"/>
          <w:szCs w:val="40"/>
        </w:rPr>
        <w:t xml:space="preserve">About </w:t>
      </w:r>
      <w:r w:rsidR="00890CD1">
        <w:rPr>
          <w:rFonts w:ascii="Calibri" w:hAnsi="Calibri" w:cs="Calibri"/>
          <w:sz w:val="40"/>
          <w:szCs w:val="40"/>
        </w:rPr>
        <w:t>Memory Loss</w:t>
      </w:r>
    </w:p>
    <w:p w14:paraId="4CFB1F9A" w14:textId="77777777" w:rsidR="00D32FFC" w:rsidRPr="00D32FFC" w:rsidRDefault="00D32FFC" w:rsidP="00D32FFC">
      <w:pPr>
        <w:pStyle w:val="paragraph"/>
        <w:spacing w:before="0" w:beforeAutospacing="0" w:after="0" w:afterAutospacing="0"/>
        <w:rPr>
          <w:rFonts w:ascii="Calibri" w:hAnsi="Calibri" w:cs="Calibri"/>
          <w:sz w:val="40"/>
          <w:szCs w:val="40"/>
        </w:rPr>
      </w:pPr>
    </w:p>
    <w:p w14:paraId="5E8CE975" w14:textId="40BF5711" w:rsidR="00B827A7" w:rsidRDefault="00B827A7" w:rsidP="00B827A7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10 Signs of Thinking or Memory Changes that Might be Dementia:</w:t>
      </w:r>
    </w:p>
    <w:p w14:paraId="161F18F8" w14:textId="30705BB4" w:rsidR="00B827A7" w:rsidRPr="008C35E8" w:rsidRDefault="008C35E8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r w:rsidRPr="008C35E8">
        <w:rPr>
          <w:rFonts w:asciiTheme="minorHAnsi" w:hAnsiTheme="minorHAnsi" w:cstheme="minorHAnsi"/>
          <w:sz w:val="28"/>
          <w:szCs w:val="28"/>
          <w:rPrChange w:id="4" w:author="Hoog, Hailey" w:date="2025-08-05T14:21:00Z" w16du:dateUtc="2025-08-05T18:21:00Z">
            <w:rPr>
              <w:rFonts w:asciiTheme="minorHAnsi" w:hAnsiTheme="minorHAnsi" w:cstheme="minorHAnsi"/>
              <w:b/>
              <w:bCs/>
              <w:sz w:val="28"/>
              <w:szCs w:val="28"/>
            </w:rPr>
          </w:rPrChange>
        </w:rPr>
        <w:t>https://bit.ly/10SignsIA2</w:t>
      </w:r>
    </w:p>
    <w:p w14:paraId="37093B04" w14:textId="3C58FF45" w:rsidR="00F63BAC" w:rsidRPr="00D84ABC" w:rsidRDefault="00D84ABC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rPrChange w:id="5" w:author="Hoog, Hailey" w:date="2025-08-05T09:40:00Z" w16du:dateUtc="2025-08-05T13:40:00Z">
            <w:rPr>
              <w:rFonts w:asciiTheme="minorHAnsi" w:hAnsiTheme="minorHAnsi" w:cstheme="minorHAnsi"/>
              <w:sz w:val="28"/>
              <w:szCs w:val="28"/>
            </w:rPr>
          </w:rPrChange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Dementia Friends Room:</w:t>
      </w:r>
    </w:p>
    <w:p w14:paraId="620593B6" w14:textId="4CA80E7C" w:rsidR="002A5449" w:rsidRDefault="002A5449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Iasquared</w:t>
      </w:r>
      <w:r w:rsidR="008C35E8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t>org/dementia-friends/rooms</w:t>
      </w:r>
    </w:p>
    <w:p w14:paraId="3B8B51B8" w14:textId="1B3E24B9" w:rsidR="00D84ABC" w:rsidRPr="00D84ABC" w:rsidRDefault="00D84ABC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rPrChange w:id="6" w:author="Hoog, Hailey" w:date="2025-08-05T09:40:00Z" w16du:dateUtc="2025-08-05T13:40:00Z">
            <w:rPr>
              <w:rFonts w:asciiTheme="minorHAnsi" w:hAnsiTheme="minorHAnsi" w:cstheme="minorHAnsi"/>
              <w:sz w:val="28"/>
              <w:szCs w:val="28"/>
            </w:rPr>
          </w:rPrChange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UW Living with Memory Loss:</w:t>
      </w:r>
    </w:p>
    <w:p w14:paraId="26FE08D0" w14:textId="02E2BCFD" w:rsidR="002A5449" w:rsidRDefault="00B04E2F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hyperlink r:id="rId14" w:history="1">
        <w:r w:rsidRPr="00E262F7">
          <w:rPr>
            <w:rStyle w:val="Hyperlink"/>
            <w:rFonts w:asciiTheme="minorHAnsi" w:hAnsiTheme="minorHAnsi" w:cstheme="minorHAnsi"/>
            <w:sz w:val="28"/>
            <w:szCs w:val="28"/>
          </w:rPr>
          <w:t>https://bit.ly/UWMemoryLoss</w:t>
        </w:r>
      </w:hyperlink>
    </w:p>
    <w:p w14:paraId="438FAE34" w14:textId="28E455C3" w:rsidR="00D84ABC" w:rsidRDefault="00D84ABC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AARP Questions to Ask:</w:t>
      </w:r>
    </w:p>
    <w:p w14:paraId="69C9C13A" w14:textId="262C7A82" w:rsidR="00B04E2F" w:rsidRDefault="00B04E2F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hyperlink r:id="rId15" w:history="1">
        <w:r w:rsidRPr="00E262F7">
          <w:rPr>
            <w:rStyle w:val="Hyperlink"/>
            <w:rFonts w:asciiTheme="minorHAnsi" w:hAnsiTheme="minorHAnsi" w:cstheme="minorHAnsi"/>
            <w:sz w:val="28"/>
            <w:szCs w:val="28"/>
          </w:rPr>
          <w:t>https://bit.ly/AARPQA</w:t>
        </w:r>
      </w:hyperlink>
    </w:p>
    <w:p w14:paraId="13F1A01F" w14:textId="209C2670" w:rsidR="00D84ABC" w:rsidRDefault="00D84ABC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Pathways to Well-Being with Dementia:</w:t>
      </w:r>
    </w:p>
    <w:p w14:paraId="7CFED109" w14:textId="02B7F9C2" w:rsidR="00CB7933" w:rsidRDefault="00CB7933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r w:rsidRPr="00CB7933">
        <w:rPr>
          <w:rFonts w:asciiTheme="minorHAnsi" w:hAnsiTheme="minorHAnsi" w:cstheme="minorHAnsi"/>
          <w:b/>
          <w:bCs/>
          <w:sz w:val="28"/>
          <w:szCs w:val="28"/>
        </w:rPr>
        <w:t> </w:t>
      </w:r>
      <w:hyperlink r:id="rId16" w:tooltip="https://bit.ly/DementiaPathways" w:history="1">
        <w:r w:rsidRPr="00CB7933">
          <w:rPr>
            <w:rStyle w:val="Hyperlink"/>
            <w:rFonts w:asciiTheme="minorHAnsi" w:hAnsiTheme="minorHAnsi" w:cstheme="minorHAnsi"/>
            <w:sz w:val="28"/>
            <w:szCs w:val="28"/>
          </w:rPr>
          <w:t>https://bit.ly/DementiaPathways</w:t>
        </w:r>
      </w:hyperlink>
    </w:p>
    <w:p w14:paraId="0F4C4B1E" w14:textId="77777777" w:rsidR="00CB7933" w:rsidRDefault="00CB7933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4C50BBEA" w14:textId="77777777" w:rsidR="00CB7933" w:rsidRPr="00CB7933" w:rsidRDefault="00CB7933" w:rsidP="00F63BAC">
      <w:pPr>
        <w:pStyle w:val="paragraph"/>
        <w:spacing w:before="0" w:beforeAutospacing="0" w:after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733E9CDF" w14:textId="04B813C5" w:rsidR="002B699D" w:rsidRDefault="00F63BAC" w:rsidP="00366212">
      <w:pPr>
        <w:pStyle w:val="paragraph"/>
        <w:spacing w:before="0" w:beforeAutospacing="0" w:after="0"/>
        <w:jc w:val="center"/>
        <w:textAlignment w:val="baseline"/>
        <w:rPr>
          <w:sz w:val="18"/>
          <w:szCs w:val="18"/>
        </w:rPr>
      </w:pPr>
      <w:r w:rsidRPr="00984E95">
        <w:rPr>
          <w:rFonts w:asciiTheme="minorHAnsi" w:hAnsiTheme="minorHAnsi" w:cstheme="minorHAnsi"/>
          <w:sz w:val="28"/>
          <w:szCs w:val="28"/>
        </w:rPr>
        <w:t>(Funding Statement)</w:t>
      </w:r>
    </w:p>
    <w:p w14:paraId="6D818EC6" w14:textId="49AD0CE1" w:rsidR="002B699D" w:rsidRDefault="002B699D" w:rsidP="00366212">
      <w:pPr>
        <w:pStyle w:val="paragraph"/>
        <w:spacing w:before="0" w:beforeAutospacing="0" w:after="0"/>
        <w:jc w:val="center"/>
        <w:textAlignment w:val="baseline"/>
        <w:rPr>
          <w:sz w:val="18"/>
          <w:szCs w:val="18"/>
        </w:rPr>
      </w:pPr>
    </w:p>
    <w:p w14:paraId="27AB24A9" w14:textId="77777777" w:rsidR="002B699D" w:rsidRDefault="002B699D" w:rsidP="00366212">
      <w:pPr>
        <w:pStyle w:val="paragraph"/>
        <w:spacing w:before="0" w:beforeAutospacing="0" w:after="0"/>
        <w:jc w:val="center"/>
        <w:textAlignment w:val="baseline"/>
        <w:rPr>
          <w:sz w:val="18"/>
          <w:szCs w:val="18"/>
        </w:rPr>
      </w:pPr>
    </w:p>
    <w:p w14:paraId="11731264" w14:textId="77777777" w:rsidR="002B699D" w:rsidRDefault="002B699D" w:rsidP="00366212">
      <w:pPr>
        <w:pStyle w:val="paragraph"/>
        <w:spacing w:before="0" w:beforeAutospacing="0" w:after="0"/>
        <w:jc w:val="center"/>
        <w:textAlignment w:val="baseline"/>
        <w:rPr>
          <w:sz w:val="18"/>
          <w:szCs w:val="18"/>
        </w:rPr>
      </w:pPr>
    </w:p>
    <w:p w14:paraId="516CC2A5" w14:textId="5EED1E37" w:rsidR="002B699D" w:rsidRPr="00A91C11" w:rsidRDefault="002B699D" w:rsidP="00366212">
      <w:pPr>
        <w:pStyle w:val="paragraph"/>
        <w:spacing w:before="0" w:beforeAutospacing="0" w:after="0"/>
        <w:jc w:val="center"/>
        <w:textAlignment w:val="baseline"/>
        <w:rPr>
          <w:sz w:val="18"/>
          <w:szCs w:val="18"/>
        </w:rPr>
      </w:pPr>
    </w:p>
    <w:sectPr w:rsidR="002B699D" w:rsidRPr="00A91C11" w:rsidSect="00B41517">
      <w:pgSz w:w="5285" w:h="122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oog, Hailey" w:date="2025-08-05T12:55:00Z" w:initials="HH">
    <w:p w14:paraId="25134020" w14:textId="77777777" w:rsidR="00F42E24" w:rsidRDefault="00F42E24" w:rsidP="00F42E24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Should we order these from somewhat most to least common?</w:t>
      </w:r>
    </w:p>
  </w:comment>
  <w:comment w:id="1" w:author="Hoog, Hailey" w:date="2025-08-05T09:32:00Z" w:initials="HH">
    <w:p w14:paraId="78D9DAD1" w14:textId="4BACA1A0" w:rsidR="00D84ABC" w:rsidRDefault="00D84ABC" w:rsidP="00D84ABC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Suggested by Dr. Shenson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134020" w15:done="1"/>
  <w15:commentEx w15:paraId="78D9DAD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812B4B" w16cex:dateUtc="2025-08-05T16:55:00Z"/>
  <w16cex:commentExtensible w16cex:durableId="4D8E28E9" w16cex:dateUtc="2025-08-05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134020" w16cid:durableId="46812B4B"/>
  <w16cid:commentId w16cid:paraId="78D9DAD1" w16cid:durableId="4D8E28E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3597D"/>
    <w:multiLevelType w:val="hybridMultilevel"/>
    <w:tmpl w:val="CB5E7072"/>
    <w:lvl w:ilvl="0" w:tplc="4F20DB84">
      <w:start w:val="2018"/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D13869"/>
    <w:multiLevelType w:val="hybridMultilevel"/>
    <w:tmpl w:val="0B5E8AE4"/>
    <w:lvl w:ilvl="0" w:tplc="4F20DB84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65D8F"/>
    <w:multiLevelType w:val="hybridMultilevel"/>
    <w:tmpl w:val="06E6FE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F42E1"/>
    <w:multiLevelType w:val="hybridMultilevel"/>
    <w:tmpl w:val="F13C4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8E1B0E"/>
    <w:multiLevelType w:val="hybridMultilevel"/>
    <w:tmpl w:val="8F8A2C74"/>
    <w:lvl w:ilvl="0" w:tplc="4F20DB84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A7C1A"/>
    <w:multiLevelType w:val="hybridMultilevel"/>
    <w:tmpl w:val="728A763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5C613ABD"/>
    <w:multiLevelType w:val="hybridMultilevel"/>
    <w:tmpl w:val="71D20D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EF1974"/>
    <w:multiLevelType w:val="hybridMultilevel"/>
    <w:tmpl w:val="9E1C31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B01F9F"/>
    <w:multiLevelType w:val="hybridMultilevel"/>
    <w:tmpl w:val="8D1AC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863917">
    <w:abstractNumId w:val="3"/>
  </w:num>
  <w:num w:numId="2" w16cid:durableId="2011713646">
    <w:abstractNumId w:val="5"/>
  </w:num>
  <w:num w:numId="3" w16cid:durableId="1750732429">
    <w:abstractNumId w:val="8"/>
  </w:num>
  <w:num w:numId="4" w16cid:durableId="1674914406">
    <w:abstractNumId w:val="2"/>
  </w:num>
  <w:num w:numId="5" w16cid:durableId="801267385">
    <w:abstractNumId w:val="1"/>
  </w:num>
  <w:num w:numId="6" w16cid:durableId="1903833669">
    <w:abstractNumId w:val="0"/>
  </w:num>
  <w:num w:numId="7" w16cid:durableId="251399333">
    <w:abstractNumId w:val="4"/>
  </w:num>
  <w:num w:numId="8" w16cid:durableId="567687267">
    <w:abstractNumId w:val="7"/>
  </w:num>
  <w:num w:numId="9" w16cid:durableId="185684036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og, Hailey">
    <w15:presenceInfo w15:providerId="AD" w15:userId="S::hailey.hoog@yale.edu::75a9c6b3-14da-444b-865f-3eda7e04e5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M2tDAzMDMzMjQCEko6SsGpxcWZ+XkgBUa1AMAgp5ssAAAA"/>
  </w:docVars>
  <w:rsids>
    <w:rsidRoot w:val="00B41517"/>
    <w:rsid w:val="000125D7"/>
    <w:rsid w:val="00032EC5"/>
    <w:rsid w:val="00075606"/>
    <w:rsid w:val="00092C43"/>
    <w:rsid w:val="000F1D1C"/>
    <w:rsid w:val="00136AA7"/>
    <w:rsid w:val="002A5449"/>
    <w:rsid w:val="002B699D"/>
    <w:rsid w:val="002C243A"/>
    <w:rsid w:val="002C2D20"/>
    <w:rsid w:val="00337660"/>
    <w:rsid w:val="00366212"/>
    <w:rsid w:val="003A4D81"/>
    <w:rsid w:val="003C5E95"/>
    <w:rsid w:val="003D339E"/>
    <w:rsid w:val="003E004F"/>
    <w:rsid w:val="004A3C59"/>
    <w:rsid w:val="004B0812"/>
    <w:rsid w:val="00562D8C"/>
    <w:rsid w:val="00563294"/>
    <w:rsid w:val="005B615B"/>
    <w:rsid w:val="005E79C7"/>
    <w:rsid w:val="00654C33"/>
    <w:rsid w:val="006F4B13"/>
    <w:rsid w:val="0071566D"/>
    <w:rsid w:val="00743D88"/>
    <w:rsid w:val="00752D7A"/>
    <w:rsid w:val="00791F20"/>
    <w:rsid w:val="007F55D9"/>
    <w:rsid w:val="00855F86"/>
    <w:rsid w:val="00890CD1"/>
    <w:rsid w:val="008C35E8"/>
    <w:rsid w:val="008D5CDB"/>
    <w:rsid w:val="0092313B"/>
    <w:rsid w:val="0092384B"/>
    <w:rsid w:val="00984E95"/>
    <w:rsid w:val="009A013C"/>
    <w:rsid w:val="009F077A"/>
    <w:rsid w:val="00A02791"/>
    <w:rsid w:val="00A21DE3"/>
    <w:rsid w:val="00A36016"/>
    <w:rsid w:val="00A91C11"/>
    <w:rsid w:val="00AA03CD"/>
    <w:rsid w:val="00AD05E8"/>
    <w:rsid w:val="00B04E2F"/>
    <w:rsid w:val="00B2746A"/>
    <w:rsid w:val="00B33414"/>
    <w:rsid w:val="00B41517"/>
    <w:rsid w:val="00B827A7"/>
    <w:rsid w:val="00BA6CC6"/>
    <w:rsid w:val="00BE27E3"/>
    <w:rsid w:val="00CB7933"/>
    <w:rsid w:val="00D32FFC"/>
    <w:rsid w:val="00D77E28"/>
    <w:rsid w:val="00D84ABC"/>
    <w:rsid w:val="00DC6B8C"/>
    <w:rsid w:val="00E05591"/>
    <w:rsid w:val="00E705BD"/>
    <w:rsid w:val="00E95EFC"/>
    <w:rsid w:val="00EB4C1A"/>
    <w:rsid w:val="00F03014"/>
    <w:rsid w:val="00F17665"/>
    <w:rsid w:val="00F23B44"/>
    <w:rsid w:val="00F42E24"/>
    <w:rsid w:val="00F63BAC"/>
    <w:rsid w:val="00F659D1"/>
    <w:rsid w:val="00F90762"/>
    <w:rsid w:val="05380E1E"/>
    <w:rsid w:val="055380E1"/>
    <w:rsid w:val="06871992"/>
    <w:rsid w:val="087F3029"/>
    <w:rsid w:val="0D571675"/>
    <w:rsid w:val="0FBC4BCC"/>
    <w:rsid w:val="13EF25D1"/>
    <w:rsid w:val="172F264D"/>
    <w:rsid w:val="182CB0A5"/>
    <w:rsid w:val="1A49223D"/>
    <w:rsid w:val="1AC00902"/>
    <w:rsid w:val="223F16C5"/>
    <w:rsid w:val="2271B917"/>
    <w:rsid w:val="2532B578"/>
    <w:rsid w:val="26035D75"/>
    <w:rsid w:val="2689C60B"/>
    <w:rsid w:val="269D3015"/>
    <w:rsid w:val="28F37D4E"/>
    <w:rsid w:val="2AAB25C1"/>
    <w:rsid w:val="2BF50077"/>
    <w:rsid w:val="3536F2FB"/>
    <w:rsid w:val="3707C874"/>
    <w:rsid w:val="38806698"/>
    <w:rsid w:val="38BBD640"/>
    <w:rsid w:val="38F5A479"/>
    <w:rsid w:val="39871B9D"/>
    <w:rsid w:val="3B445CE6"/>
    <w:rsid w:val="3CE89AAA"/>
    <w:rsid w:val="3E53B514"/>
    <w:rsid w:val="3EA7A8DA"/>
    <w:rsid w:val="3F3C6D22"/>
    <w:rsid w:val="40C61BF8"/>
    <w:rsid w:val="44964C47"/>
    <w:rsid w:val="44B732B5"/>
    <w:rsid w:val="46E1EB7F"/>
    <w:rsid w:val="4D93E35C"/>
    <w:rsid w:val="4EA30376"/>
    <w:rsid w:val="4FA64F30"/>
    <w:rsid w:val="53127CB8"/>
    <w:rsid w:val="58A20AF7"/>
    <w:rsid w:val="597A63BB"/>
    <w:rsid w:val="59836C9D"/>
    <w:rsid w:val="59E6FD95"/>
    <w:rsid w:val="5EF7FA87"/>
    <w:rsid w:val="5FC7E9E5"/>
    <w:rsid w:val="60B22C4F"/>
    <w:rsid w:val="61054BA1"/>
    <w:rsid w:val="61F6012E"/>
    <w:rsid w:val="6274CF9E"/>
    <w:rsid w:val="62CBF911"/>
    <w:rsid w:val="63FABA1A"/>
    <w:rsid w:val="648800C9"/>
    <w:rsid w:val="67317084"/>
    <w:rsid w:val="695AFB05"/>
    <w:rsid w:val="69980AA1"/>
    <w:rsid w:val="6BC56AC7"/>
    <w:rsid w:val="6CE348F6"/>
    <w:rsid w:val="6EA8D6BA"/>
    <w:rsid w:val="704E7043"/>
    <w:rsid w:val="72355F8B"/>
    <w:rsid w:val="727BC8AA"/>
    <w:rsid w:val="7299ADD8"/>
    <w:rsid w:val="73B0E329"/>
    <w:rsid w:val="7600AE2A"/>
    <w:rsid w:val="786703CC"/>
    <w:rsid w:val="7AC7A548"/>
    <w:rsid w:val="7E4BB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F3385"/>
  <w15:chartTrackingRefBased/>
  <w15:docId w15:val="{29B1FC53-54A8-4C93-988C-13FE7984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41517"/>
  </w:style>
  <w:style w:type="paragraph" w:customStyle="1" w:styleId="paragraph">
    <w:name w:val="paragraph"/>
    <w:basedOn w:val="Normal"/>
    <w:rsid w:val="00B41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eop">
    <w:name w:val="eop"/>
    <w:basedOn w:val="DefaultParagraphFont"/>
    <w:rsid w:val="00B41517"/>
  </w:style>
  <w:style w:type="paragraph" w:styleId="ListParagraph">
    <w:name w:val="List Paragraph"/>
    <w:basedOn w:val="Normal"/>
    <w:uiPriority w:val="34"/>
    <w:qFormat/>
    <w:rsid w:val="00B41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5C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5CDB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5E79C7"/>
  </w:style>
  <w:style w:type="character" w:styleId="FollowedHyperlink">
    <w:name w:val="FollowedHyperlink"/>
    <w:basedOn w:val="DefaultParagraphFont"/>
    <w:uiPriority w:val="99"/>
    <w:semiHidden/>
    <w:unhideWhenUsed/>
    <w:rsid w:val="005E79C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54C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52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2D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2D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D7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52D7A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A21DE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DementiaPathways" TargetMode="Externa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s://bit.ly/AARPQA" TargetMode="Externa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openxmlformats.org/officeDocument/2006/relationships/hyperlink" Target="https://bit.ly/UWMemoryLoss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94F7D36B-3C65-4642-A938-95A1E38CFB21}">
    <t:Anchor>
      <t:Comment id="1335353066"/>
    </t:Anchor>
    <t:History>
      <t:Event id="{8CF1B239-0735-42DB-BC5D-3853B8989EF9}" time="2024-08-07T13:49:49.657Z">
        <t:Attribution userId="S::Breana@iasquared.org::66c54bdc-b8fe-4176-883d-1364d073b3cb" userProvider="AD" userName="Breana Dorame"/>
        <t:Anchor>
          <t:Comment id="1335353066"/>
        </t:Anchor>
        <t:Create/>
      </t:Event>
      <t:Event id="{A22776AB-BF3D-437E-A968-71671569831F}" time="2024-08-07T13:49:49.657Z">
        <t:Attribution userId="S::Breana@iasquared.org::66c54bdc-b8fe-4176-883d-1364d073b3cb" userProvider="AD" userName="Breana Dorame"/>
        <t:Anchor>
          <t:Comment id="1335353066"/>
        </t:Anchor>
        <t:Assign userId="S::kelsey@iasquared.org::763b8ef9-71e9-4490-9a2d-6c64a2ea2acd" userProvider="AD" userName="Kelsey Donnellan"/>
      </t:Event>
      <t:Event id="{1A169C53-62F9-4EFD-B9F4-445A56ABB20B}" time="2024-08-07T13:49:49.657Z">
        <t:Attribution userId="S::Breana@iasquared.org::66c54bdc-b8fe-4176-883d-1364d073b3cb" userProvider="AD" userName="Breana Dorame"/>
        <t:Anchor>
          <t:Comment id="1335353066"/>
        </t:Anchor>
        <t:SetTitle title="@Kelsey Donnellan Please review with edits from advisory group"/>
      </t:Event>
      <t:Event id="{F0E23BEE-22E3-45C5-BB29-6BB717410EED}" time="2024-08-07T14:01:56.028Z">
        <t:Attribution userId="S::Breana@iasquared.org::66c54bdc-b8fe-4176-883d-1364d073b3cb" userProvider="AD" userName="Breana Dorame"/>
        <t:Progress percentComplete="100"/>
      </t:Event>
      <t:Event id="{8F1772C5-36B3-49B2-9534-C385084A165D}" time="2024-08-07T14:02:00.123Z">
        <t:Attribution userId="S::Breana@iasquared.org::66c54bdc-b8fe-4176-883d-1364d073b3cb" userProvider="AD" userName="Breana Dorame"/>
        <t:Progress percentComplete="0"/>
      </t:Event>
      <t:Event id="{C9AA1011-F9F8-42D1-BE0C-CF7F63914FAA}" time="2024-08-12T19:33:35.869Z">
        <t:Attribution userId="S::kelsey@iasquared.org::763b8ef9-71e9-4490-9a2d-6c64a2ea2acd" userProvider="AD" userName="Kelsey Donnellan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65B6BEF7AD0D40A4A0B33AFD60AF7A" ma:contentTypeVersion="18" ma:contentTypeDescription="Create a new document." ma:contentTypeScope="" ma:versionID="2f3f6fc1bd3d0fe04f321e2b337964fa">
  <xsd:schema xmlns:xsd="http://www.w3.org/2001/XMLSchema" xmlns:xs="http://www.w3.org/2001/XMLSchema" xmlns:p="http://schemas.microsoft.com/office/2006/metadata/properties" xmlns:ns2="22010ab1-1a20-4e5a-abad-bfdaf0b0f010" xmlns:ns3="acab379d-c436-4626-96ef-8d17a623a02d" targetNamespace="http://schemas.microsoft.com/office/2006/metadata/properties" ma:root="true" ma:fieldsID="981b4add8954aac6c309ca1eff3b4681" ns2:_="" ns3:_="">
    <xsd:import namespace="22010ab1-1a20-4e5a-abad-bfdaf0b0f010"/>
    <xsd:import namespace="acab379d-c436-4626-96ef-8d17a623a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10ab1-1a20-4e5a-abad-bfdaf0b0f0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b379d-c436-4626-96ef-8d17a623a0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fbe2bc-3cbb-4b08-ad39-a988c40dbc61}" ma:internalName="TaxCatchAll" ma:showField="CatchAllData" ma:web="acab379d-c436-4626-96ef-8d17a623a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ab379d-c436-4626-96ef-8d17a623a02d" xsi:nil="true"/>
    <lcf76f155ced4ddcb4097134ff3c332f xmlns="22010ab1-1a20-4e5a-abad-bfdaf0b0f0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DDB146-D003-4A0F-BD32-76AD885CB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10ab1-1a20-4e5a-abad-bfdaf0b0f010"/>
    <ds:schemaRef ds:uri="acab379d-c436-4626-96ef-8d17a623a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1F10F5-60AA-4EA4-A7BD-F97C073748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360DD-E0C6-4A2C-8319-984C1DFC3E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DA32D0-B683-4BBB-9DE0-E7BC809E5741}">
  <ds:schemaRefs>
    <ds:schemaRef ds:uri="http://schemas.microsoft.com/office/2006/metadata/properties"/>
    <ds:schemaRef ds:uri="http://schemas.microsoft.com/office/infopath/2007/PartnerControls"/>
    <ds:schemaRef ds:uri="acab379d-c436-4626-96ef-8d17a623a02d"/>
    <ds:schemaRef ds:uri="22010ab1-1a20-4e5a-abad-bfdaf0b0f0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2726</TotalTime>
  <Pages>7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 O'Meara</dc:creator>
  <cp:keywords/>
  <dc:description/>
  <cp:lastModifiedBy>Megan Dicken</cp:lastModifiedBy>
  <cp:revision>6</cp:revision>
  <cp:lastPrinted>2025-07-22T17:44:00Z</cp:lastPrinted>
  <dcterms:created xsi:type="dcterms:W3CDTF">2025-08-05T18:26:00Z</dcterms:created>
  <dcterms:modified xsi:type="dcterms:W3CDTF">2025-11-10T18:43:00Z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0x0101001D65B6BEF7AD0D40A4A0B33AFD60AF7A</vt:lpwstr>
  </property>
  <property fmtid="{D5CDD505-2E9C-101B-9397-08002B2CF9AE}" pid="3" name="MediaServiceImageTags">
    <vt:lpwstr/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2024-08-13T17:20:04Z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1c48650a-decc-4e43-a6be-5ba78a642b7a</vt:lpwstr>
  </property>
  <property fmtid="{D5CDD505-2E9C-101B-9397-08002B2CF9AE}" pid="10" name="MSIP_Label_7b94a7b8-f06c-4dfe-bdcc-9b548fd58c31_ContentBits">
    <vt:lpwstr>0</vt:lpwstr>
  </property>
</Properties>
</file>